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23833EC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DSt: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DA6BB0">
        <w:trPr>
          <w:cantSplit/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DA6BB0">
        <w:trPr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  <w:vAlign w:val="center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DA6BB0">
        <w:trPr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bookmarkStart w:id="1" w:name="_GoBack"/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bookmarkEnd w:id="1"/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DA6BB0">
        <w:trPr>
          <w:cantSplit/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DA6BB0">
        <w:trPr>
          <w:cantSplit/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DA6BB0">
        <w:trPr>
          <w:cantSplit/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DA6BB0">
        <w:trPr>
          <w:cantSplit/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DA6BB0">
        <w:trPr>
          <w:cantSplit/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DA6BB0">
        <w:trPr>
          <w:cantSplit/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DA6BB0">
        <w:trPr>
          <w:cantSplit/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DA6BB0">
        <w:trPr>
          <w:cantSplit/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DA6BB0">
        <w:trPr>
          <w:cantSplit/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DA6BB0">
        <w:trPr>
          <w:cantSplit/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DA6BB0">
        <w:trPr>
          <w:cantSplit/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DA6BB0">
        <w:trPr>
          <w:cantSplit/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DA6BB0">
        <w:trPr>
          <w:cantSplit/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0ECFFB4F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DE79A" w14:textId="77777777" w:rsidR="008F4E81" w:rsidRDefault="008F4E81">
      <w:r>
        <w:separator/>
      </w:r>
    </w:p>
  </w:endnote>
  <w:endnote w:type="continuationSeparator" w:id="0">
    <w:p w14:paraId="5AD566CF" w14:textId="77777777" w:rsidR="008F4E81" w:rsidRDefault="008F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A3AC" w14:textId="6C7C6FB0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014C36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C5BEC" w14:textId="77777777" w:rsidR="008F4E81" w:rsidRDefault="008F4E81">
      <w:r>
        <w:separator/>
      </w:r>
    </w:p>
  </w:footnote>
  <w:footnote w:type="continuationSeparator" w:id="0">
    <w:p w14:paraId="597DD20D" w14:textId="77777777" w:rsidR="008F4E81" w:rsidRDefault="008F4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Bz0Bl9UYd/3u8WBH0ZXGR3hiZ4GErLPO7XMAZ0Zva02gRDKBLb/lyQo0YA/CRTHW7Kf9UseMpKocVRJIZp8Lw==" w:salt="mJz7yACNoMYOTJLUdTecw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565BB"/>
    <w:rsid w:val="00156EC3"/>
    <w:rsid w:val="001A61E7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42328A"/>
    <w:rsid w:val="004378E1"/>
    <w:rsid w:val="00452D83"/>
    <w:rsid w:val="00520554"/>
    <w:rsid w:val="00547EE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7C50"/>
    <w:rsid w:val="0075750C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83AE2"/>
    <w:rsid w:val="00AF4466"/>
    <w:rsid w:val="00AF54F9"/>
    <w:rsid w:val="00B57D47"/>
    <w:rsid w:val="00B63994"/>
    <w:rsid w:val="00C02309"/>
    <w:rsid w:val="00C202C8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160341" w:rsidRDefault="00A456F4" w:rsidP="00A456F4">
          <w:pPr>
            <w:pStyle w:val="E32F910F66364C39B44B76DB427CF406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160341" w:rsidRDefault="00A456F4" w:rsidP="00A456F4">
          <w:pPr>
            <w:pStyle w:val="4FB16C89CD5D446FA9A5D4B6C6DC0891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160341" w:rsidRDefault="00A456F4" w:rsidP="00A456F4">
          <w:pPr>
            <w:pStyle w:val="6C1A578A0D164AC483356A7AF1F129CE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160341" w:rsidRDefault="00A456F4" w:rsidP="00A456F4">
          <w:pPr>
            <w:pStyle w:val="B8C3F631C04C49609BA6A7E791629480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160341" w:rsidRDefault="00A456F4" w:rsidP="00A456F4">
          <w:pPr>
            <w:pStyle w:val="9A0C269C9E1A4D24AC1E9D6B80630E3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160341" w:rsidRDefault="00A456F4" w:rsidP="00A456F4">
          <w:pPr>
            <w:pStyle w:val="E3515DA18745400E9147C35866A33A21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160341" w:rsidRDefault="00A456F4" w:rsidP="00A456F4">
          <w:pPr>
            <w:pStyle w:val="33FDCAE3A5D04FC3B9CEFC7CE6F8EB0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160341" w:rsidRDefault="00A456F4" w:rsidP="00A456F4">
          <w:pPr>
            <w:pStyle w:val="94598A3B80C246499F5B6F088DBBA687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160341" w:rsidRDefault="00A456F4" w:rsidP="00A456F4">
          <w:pPr>
            <w:pStyle w:val="102AB1997DEE439E98592774DE4A8435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160341" w:rsidRDefault="00A456F4" w:rsidP="00A456F4">
          <w:pPr>
            <w:pStyle w:val="636ADEB5FCF046BCADD6FCC30F9F2C27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160341" w:rsidRDefault="00A456F4" w:rsidP="00A456F4">
          <w:pPr>
            <w:pStyle w:val="863060F6554641B3B0482C9C3676CDCA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160341" w:rsidRDefault="00A456F4" w:rsidP="00A456F4">
          <w:pPr>
            <w:pStyle w:val="70F4778B4A6B41FAB4EECDA844035E64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160341" w:rsidRDefault="00A456F4" w:rsidP="00A456F4">
          <w:pPr>
            <w:pStyle w:val="4A2CBD82DCBB4DBF9ADCE52C998A8018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7"/>
    <w:rsid w:val="00113379"/>
    <w:rsid w:val="00160341"/>
    <w:rsid w:val="00250982"/>
    <w:rsid w:val="00282034"/>
    <w:rsid w:val="00440F77"/>
    <w:rsid w:val="006F2FED"/>
    <w:rsid w:val="00784835"/>
    <w:rsid w:val="00A456F4"/>
    <w:rsid w:val="00AC02FE"/>
    <w:rsid w:val="00BE2E74"/>
    <w:rsid w:val="00D6734A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456F4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22</cp:revision>
  <cp:lastPrinted>2005-11-29T09:43:00Z</cp:lastPrinted>
  <dcterms:created xsi:type="dcterms:W3CDTF">2019-10-04T09:07:00Z</dcterms:created>
  <dcterms:modified xsi:type="dcterms:W3CDTF">2021-06-17T07:16:00Z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